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C8F6D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TITLE: ARIAL 12 </w:t>
      </w:r>
      <w:r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– </w:t>
      </w:r>
      <w:r>
        <w:rPr>
          <w:rFonts w:ascii="Arial" w:hAnsi="Arial" w:cs="Arial"/>
          <w:b/>
          <w:bCs/>
          <w:color w:val="000000"/>
          <w:sz w:val="24"/>
          <w:szCs w:val="24"/>
        </w:rPr>
        <w:t>BOLD - CAPITAL LETTERS</w:t>
      </w:r>
    </w:p>
    <w:p w14:paraId="79C74294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TITLE CONTINUED</w:t>
      </w:r>
      <w:r w:rsidRPr="00722ACE">
        <w:rPr>
          <w:rFonts w:ascii="Arial" w:hAnsi="Arial" w:cs="Arial"/>
          <w:b/>
          <w:bCs/>
          <w:color w:val="000000"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color w:val="000000"/>
          <w:sz w:val="24"/>
          <w:szCs w:val="24"/>
        </w:rPr>
        <w:t>IF NECESSARY</w:t>
      </w:r>
      <w:r w:rsidRPr="00722ACE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14:paraId="6C521CE0" w14:textId="77777777" w:rsidR="00CD0D05" w:rsidRPr="00722ACE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[One empty line: 10</w:t>
      </w:r>
      <w:r w:rsidRPr="00722ACE">
        <w:rPr>
          <w:rFonts w:ascii="Arial" w:hAnsi="Arial" w:cs="Arial"/>
          <w:sz w:val="20"/>
          <w:szCs w:val="20"/>
        </w:rPr>
        <w:t xml:space="preserve"> pt]</w:t>
      </w:r>
    </w:p>
    <w:p w14:paraId="252AB9FC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  <w:sz w:val="24"/>
          <w:szCs w:val="24"/>
        </w:rPr>
      </w:pPr>
      <w:r w:rsidRPr="00957FC9">
        <w:rPr>
          <w:rFonts w:ascii="Arial" w:hAnsi="Arial" w:cs="Arial"/>
          <w:i/>
          <w:color w:val="00000A"/>
        </w:rPr>
        <w:t>Author A</w:t>
      </w:r>
      <w:r>
        <w:rPr>
          <w:rFonts w:ascii="Arial" w:hAnsi="Arial" w:cs="Arial"/>
          <w:i/>
          <w:color w:val="00000A"/>
        </w:rPr>
        <w:t>,</w:t>
      </w:r>
      <w:r w:rsidRPr="00957FC9">
        <w:rPr>
          <w:rFonts w:ascii="Arial" w:hAnsi="Arial" w:cs="Arial"/>
          <w:i/>
          <w:color w:val="00000A"/>
          <w:vertAlign w:val="superscript"/>
        </w:rPr>
        <w:t>1</w:t>
      </w:r>
      <w:r w:rsidRPr="00957FC9">
        <w:rPr>
          <w:rFonts w:ascii="Arial" w:hAnsi="Arial" w:cs="Arial"/>
          <w:i/>
          <w:color w:val="00000A"/>
        </w:rPr>
        <w:t xml:space="preserve"> Author B</w:t>
      </w:r>
      <w:r>
        <w:rPr>
          <w:rFonts w:ascii="Arial" w:hAnsi="Arial" w:cs="Arial"/>
          <w:i/>
          <w:color w:val="00000A"/>
        </w:rPr>
        <w:t>,</w:t>
      </w:r>
      <w:r w:rsidRPr="00957FC9">
        <w:rPr>
          <w:rFonts w:ascii="Arial" w:hAnsi="Arial" w:cs="Arial"/>
          <w:i/>
          <w:color w:val="00000A"/>
          <w:vertAlign w:val="superscript"/>
        </w:rPr>
        <w:t>2</w:t>
      </w:r>
      <w:r w:rsidRPr="00957FC9">
        <w:rPr>
          <w:rFonts w:ascii="Arial" w:hAnsi="Arial" w:cs="Arial"/>
          <w:i/>
          <w:color w:val="00000A"/>
        </w:rPr>
        <w:t xml:space="preserve"> </w:t>
      </w:r>
      <w:r w:rsidRPr="00FB6013">
        <w:rPr>
          <w:rFonts w:ascii="Arial" w:hAnsi="Arial" w:cs="Arial"/>
          <w:i/>
          <w:color w:val="00000A"/>
        </w:rPr>
        <w:t>Author C</w:t>
      </w:r>
      <w:r w:rsidRPr="00957FC9">
        <w:rPr>
          <w:rFonts w:ascii="Arial" w:hAnsi="Arial" w:cs="Arial"/>
          <w:i/>
          <w:color w:val="00000A"/>
          <w:vertAlign w:val="superscript"/>
        </w:rPr>
        <w:t>1</w:t>
      </w:r>
      <w:r>
        <w:rPr>
          <w:rFonts w:ascii="Arial" w:hAnsi="Arial" w:cs="Arial"/>
          <w:i/>
          <w:color w:val="00000A"/>
        </w:rPr>
        <w:t xml:space="preserve"> (Arial, 11 pt, italics, </w:t>
      </w:r>
      <w:r w:rsidRPr="00957FC9">
        <w:rPr>
          <w:rFonts w:ascii="Arial" w:hAnsi="Arial" w:cs="Arial"/>
          <w:i/>
          <w:color w:val="00000A"/>
        </w:rPr>
        <w:t>presenting author</w:t>
      </w:r>
      <w:r>
        <w:rPr>
          <w:rFonts w:ascii="Arial" w:hAnsi="Arial" w:cs="Arial"/>
          <w:i/>
          <w:color w:val="00000A"/>
        </w:rPr>
        <w:t xml:space="preserve"> </w:t>
      </w:r>
      <w:r w:rsidRPr="00957FC9">
        <w:rPr>
          <w:rFonts w:ascii="Arial" w:hAnsi="Arial" w:cs="Arial"/>
          <w:i/>
          <w:color w:val="00000A"/>
        </w:rPr>
        <w:t>underlined)</w:t>
      </w:r>
    </w:p>
    <w:p w14:paraId="732DAEB8" w14:textId="77777777" w:rsidR="00CD0D05" w:rsidRPr="00957FC9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 xml:space="preserve">Institution corresponding to author(s) 1, address, postal code, </w:t>
      </w:r>
      <w:r>
        <w:rPr>
          <w:rFonts w:ascii="Arial" w:hAnsi="Arial" w:cs="Arial"/>
          <w:sz w:val="20"/>
          <w:szCs w:val="20"/>
        </w:rPr>
        <w:t xml:space="preserve">city, </w:t>
      </w:r>
      <w:r w:rsidRPr="00722ACE">
        <w:rPr>
          <w:rFonts w:ascii="Arial" w:hAnsi="Arial" w:cs="Arial"/>
          <w:sz w:val="20"/>
          <w:szCs w:val="20"/>
        </w:rPr>
        <w:t>country; 2</w:t>
      </w:r>
      <w:r>
        <w:rPr>
          <w:rFonts w:ascii="Arial" w:hAnsi="Arial" w:cs="Arial"/>
          <w:sz w:val="20"/>
          <w:szCs w:val="20"/>
        </w:rPr>
        <w:t xml:space="preserve">. </w:t>
      </w:r>
      <w:r w:rsidRPr="00722ACE">
        <w:rPr>
          <w:rFonts w:ascii="Arial" w:hAnsi="Arial" w:cs="Arial"/>
          <w:sz w:val="20"/>
          <w:szCs w:val="20"/>
        </w:rPr>
        <w:t>Institution corresponding to author(s) 2, addre</w:t>
      </w:r>
      <w:r>
        <w:rPr>
          <w:rFonts w:ascii="Arial" w:hAnsi="Arial" w:cs="Arial"/>
          <w:sz w:val="20"/>
          <w:szCs w:val="20"/>
        </w:rPr>
        <w:t>ss, postal code, city, country (Arial 10</w:t>
      </w:r>
      <w:r w:rsidRPr="00722ACE">
        <w:rPr>
          <w:rFonts w:ascii="Arial" w:hAnsi="Arial" w:cs="Arial"/>
          <w:sz w:val="20"/>
          <w:szCs w:val="20"/>
        </w:rPr>
        <w:t xml:space="preserve"> pt</w:t>
      </w:r>
      <w:r>
        <w:rPr>
          <w:rFonts w:ascii="Arial" w:hAnsi="Arial" w:cs="Arial"/>
          <w:sz w:val="20"/>
          <w:szCs w:val="20"/>
        </w:rPr>
        <w:t xml:space="preserve">, </w:t>
      </w:r>
      <w:r w:rsidR="00475421">
        <w:rPr>
          <w:rFonts w:ascii="Arial" w:hAnsi="Arial" w:cs="Arial"/>
          <w:sz w:val="20"/>
          <w:szCs w:val="20"/>
        </w:rPr>
        <w:t>s</w:t>
      </w:r>
      <w:r w:rsidRPr="00722ACE">
        <w:rPr>
          <w:rFonts w:ascii="Arial" w:hAnsi="Arial" w:cs="Arial"/>
          <w:sz w:val="20"/>
          <w:szCs w:val="20"/>
        </w:rPr>
        <w:t>ingle line spacing)</w:t>
      </w:r>
    </w:p>
    <w:p w14:paraId="3A94AF32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[One empty line: 10</w:t>
      </w:r>
      <w:r w:rsidRPr="00722ACE">
        <w:rPr>
          <w:rFonts w:ascii="Arial" w:hAnsi="Arial" w:cs="Arial"/>
          <w:sz w:val="20"/>
          <w:szCs w:val="20"/>
        </w:rPr>
        <w:t xml:space="preserve"> pt]</w:t>
      </w:r>
    </w:p>
    <w:p w14:paraId="7511EFCC" w14:textId="77777777" w:rsidR="00CD0D05" w:rsidRPr="00957FC9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57FC9">
        <w:rPr>
          <w:rFonts w:ascii="Arial" w:hAnsi="Arial" w:cs="Arial"/>
          <w:color w:val="000000"/>
          <w:sz w:val="20"/>
          <w:szCs w:val="20"/>
        </w:rPr>
        <w:t>Email ad</w:t>
      </w:r>
      <w:r>
        <w:rPr>
          <w:rFonts w:ascii="Arial" w:hAnsi="Arial" w:cs="Arial"/>
          <w:color w:val="000000"/>
          <w:sz w:val="20"/>
          <w:szCs w:val="20"/>
        </w:rPr>
        <w:t>d</w:t>
      </w:r>
      <w:r w:rsidRPr="00957FC9">
        <w:rPr>
          <w:rFonts w:ascii="Arial" w:hAnsi="Arial" w:cs="Arial"/>
          <w:color w:val="000000"/>
          <w:sz w:val="20"/>
          <w:szCs w:val="20"/>
        </w:rPr>
        <w:t>ress– Arial 1</w:t>
      </w:r>
      <w:r>
        <w:rPr>
          <w:rFonts w:ascii="Arial" w:hAnsi="Arial" w:cs="Arial"/>
          <w:color w:val="000000"/>
          <w:sz w:val="20"/>
          <w:szCs w:val="20"/>
        </w:rPr>
        <w:t>0,</w:t>
      </w:r>
      <w:r w:rsidRPr="00957FC9">
        <w:rPr>
          <w:rFonts w:ascii="Arial" w:hAnsi="Arial" w:cs="Arial"/>
          <w:color w:val="000000"/>
          <w:sz w:val="20"/>
          <w:szCs w:val="20"/>
        </w:rPr>
        <w:t xml:space="preserve"> lower case</w:t>
      </w:r>
    </w:p>
    <w:p w14:paraId="4C294EC2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[One empty line: 10</w:t>
      </w:r>
      <w:r w:rsidRPr="00722ACE">
        <w:rPr>
          <w:rFonts w:ascii="Arial" w:hAnsi="Arial" w:cs="Arial"/>
          <w:sz w:val="20"/>
          <w:szCs w:val="20"/>
        </w:rPr>
        <w:t xml:space="preserve"> pt]</w:t>
      </w:r>
    </w:p>
    <w:p w14:paraId="67BF46CF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473FF">
        <w:rPr>
          <w:rFonts w:ascii="Arial" w:hAnsi="Arial" w:cs="Arial"/>
          <w:bCs/>
          <w:color w:val="000000"/>
        </w:rPr>
        <w:t>Abstract</w:t>
      </w:r>
      <w:r>
        <w:rPr>
          <w:rFonts w:ascii="Arial" w:hAnsi="Arial" w:cs="Arial"/>
          <w:bCs/>
          <w:color w:val="000000"/>
        </w:rPr>
        <w:t>s</w:t>
      </w:r>
      <w:r w:rsidRPr="001473FF">
        <w:rPr>
          <w:rFonts w:ascii="Arial" w:hAnsi="Arial" w:cs="Arial"/>
          <w:bCs/>
          <w:color w:val="000000"/>
        </w:rPr>
        <w:t xml:space="preserve"> must be written in </w:t>
      </w:r>
      <w:r>
        <w:rPr>
          <w:rFonts w:ascii="Arial" w:hAnsi="Arial" w:cs="Arial"/>
          <w:bCs/>
          <w:color w:val="000000"/>
        </w:rPr>
        <w:t>A</w:t>
      </w:r>
      <w:r w:rsidRPr="001473FF">
        <w:rPr>
          <w:rFonts w:ascii="Arial" w:hAnsi="Arial" w:cs="Arial"/>
          <w:bCs/>
          <w:color w:val="000000"/>
        </w:rPr>
        <w:t>rial</w:t>
      </w:r>
      <w:r>
        <w:rPr>
          <w:rFonts w:ascii="Arial" w:hAnsi="Arial" w:cs="Arial"/>
          <w:bCs/>
          <w:color w:val="000000"/>
        </w:rPr>
        <w:t>,</w:t>
      </w:r>
      <w:r w:rsidRPr="001473FF">
        <w:rPr>
          <w:rFonts w:ascii="Arial,Bold" w:hAnsi="Arial,Bold" w:cs="Arial,Bold"/>
          <w:bCs/>
          <w:color w:val="000000"/>
        </w:rPr>
        <w:t xml:space="preserve"> </w:t>
      </w:r>
      <w:r w:rsidRPr="001473FF">
        <w:rPr>
          <w:rFonts w:ascii="Arial" w:hAnsi="Arial" w:cs="Arial"/>
          <w:bCs/>
          <w:color w:val="000000"/>
        </w:rPr>
        <w:t>11</w:t>
      </w:r>
      <w:r>
        <w:rPr>
          <w:rFonts w:ascii="Arial" w:hAnsi="Arial" w:cs="Arial"/>
          <w:bCs/>
          <w:color w:val="000000"/>
        </w:rPr>
        <w:t xml:space="preserve"> pt, space 1.</w:t>
      </w:r>
      <w:r w:rsidRPr="001473FF">
        <w:rPr>
          <w:rFonts w:ascii="Arial" w:hAnsi="Arial" w:cs="Arial"/>
          <w:bCs/>
          <w:color w:val="000000"/>
        </w:rPr>
        <w:t>0</w:t>
      </w:r>
      <w:r>
        <w:rPr>
          <w:rFonts w:ascii="Arial" w:hAnsi="Arial" w:cs="Arial"/>
          <w:bCs/>
          <w:color w:val="000000"/>
        </w:rPr>
        <w:t xml:space="preserve">, alignment justified. </w:t>
      </w:r>
      <w:r w:rsidRPr="001473FF">
        <w:rPr>
          <w:rFonts w:ascii="Arial" w:hAnsi="Arial" w:cs="Arial"/>
          <w:color w:val="000000"/>
        </w:rPr>
        <w:t xml:space="preserve">The text should clearly state objectives, methodology, results, and conclusion. Simple tables and graphs are allowed. </w:t>
      </w:r>
      <w:r>
        <w:rPr>
          <w:rFonts w:ascii="Arial" w:hAnsi="Arial" w:cs="Arial"/>
          <w:color w:val="000000"/>
        </w:rPr>
        <w:t>Insert reference numbers in square brackets.[1,2, …] The p</w:t>
      </w:r>
      <w:r w:rsidRPr="001473FF">
        <w:rPr>
          <w:rFonts w:ascii="Arial" w:hAnsi="Arial" w:cs="Arial"/>
          <w:color w:val="000000"/>
        </w:rPr>
        <w:t xml:space="preserve">resentation of </w:t>
      </w:r>
      <w:r>
        <w:rPr>
          <w:rFonts w:ascii="Arial" w:hAnsi="Arial" w:cs="Arial"/>
          <w:color w:val="000000"/>
        </w:rPr>
        <w:t xml:space="preserve">a </w:t>
      </w:r>
      <w:r w:rsidRPr="001473FF">
        <w:rPr>
          <w:rFonts w:ascii="Arial" w:hAnsi="Arial" w:cs="Arial"/>
          <w:color w:val="000000"/>
        </w:rPr>
        <w:t xml:space="preserve">communication at the </w:t>
      </w:r>
      <w:r>
        <w:rPr>
          <w:rFonts w:ascii="Arial" w:hAnsi="Arial" w:cs="Arial"/>
          <w:color w:val="000000"/>
        </w:rPr>
        <w:t>meeting is subject</w:t>
      </w:r>
      <w:r w:rsidRPr="001473FF">
        <w:rPr>
          <w:rFonts w:ascii="Arial" w:hAnsi="Arial" w:cs="Arial"/>
          <w:color w:val="000000"/>
        </w:rPr>
        <w:t xml:space="preserve"> to </w:t>
      </w:r>
      <w:r>
        <w:rPr>
          <w:rFonts w:ascii="Arial" w:hAnsi="Arial" w:cs="Arial"/>
          <w:color w:val="000000"/>
        </w:rPr>
        <w:t xml:space="preserve">the </w:t>
      </w:r>
      <w:r w:rsidRPr="001473FF">
        <w:rPr>
          <w:rFonts w:ascii="Arial" w:hAnsi="Arial" w:cs="Arial"/>
          <w:color w:val="000000"/>
        </w:rPr>
        <w:t xml:space="preserve">formal registration of at least one </w:t>
      </w:r>
      <w:r>
        <w:rPr>
          <w:rFonts w:ascii="Arial" w:hAnsi="Arial" w:cs="Arial"/>
          <w:color w:val="000000"/>
        </w:rPr>
        <w:t xml:space="preserve">of the </w:t>
      </w:r>
      <w:r w:rsidRPr="001473FF">
        <w:rPr>
          <w:rFonts w:ascii="Arial" w:hAnsi="Arial" w:cs="Arial"/>
          <w:color w:val="000000"/>
        </w:rPr>
        <w:t>author</w:t>
      </w:r>
      <w:r>
        <w:rPr>
          <w:rFonts w:ascii="Arial" w:hAnsi="Arial" w:cs="Arial"/>
          <w:color w:val="000000"/>
        </w:rPr>
        <w:t>s</w:t>
      </w:r>
      <w:r w:rsidRPr="001473FF">
        <w:rPr>
          <w:rFonts w:ascii="Arial" w:hAnsi="Arial" w:cs="Arial"/>
          <w:color w:val="000000"/>
        </w:rPr>
        <w:t>.</w:t>
      </w:r>
    </w:p>
    <w:p w14:paraId="300C6757" w14:textId="77777777" w:rsidR="00CD0D05" w:rsidRDefault="00CD0D05" w:rsidP="00CD0D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6E53CE9" w14:textId="77777777" w:rsidR="00CD0D05" w:rsidRPr="00854B63" w:rsidRDefault="00CD0D05" w:rsidP="00CD0D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854B63">
        <w:rPr>
          <w:rFonts w:ascii="Arial" w:hAnsi="Arial" w:cs="Arial"/>
          <w:i/>
          <w:sz w:val="18"/>
          <w:szCs w:val="18"/>
        </w:rPr>
        <w:t>Acknowledgements: Institution 1, Institution 2, Person 1. (Arial, 9 pt, italics, single line spacing)</w:t>
      </w:r>
    </w:p>
    <w:p w14:paraId="035E9B5A" w14:textId="77777777" w:rsidR="00CD0D05" w:rsidRPr="00E1222D" w:rsidRDefault="00CD0D05" w:rsidP="00CD0D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F7A83F7" w14:textId="77777777" w:rsidR="00C21376" w:rsidRDefault="00CD0D05" w:rsidP="00CD0D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D0D05">
        <w:rPr>
          <w:rFonts w:ascii="Arial" w:hAnsi="Arial" w:cs="Arial"/>
          <w:color w:val="000000"/>
          <w:sz w:val="18"/>
          <w:szCs w:val="18"/>
        </w:rPr>
        <w:t xml:space="preserve">References </w:t>
      </w:r>
      <w:r>
        <w:rPr>
          <w:rFonts w:ascii="Arial" w:hAnsi="Arial" w:cs="Arial"/>
          <w:color w:val="000000"/>
          <w:sz w:val="18"/>
          <w:szCs w:val="18"/>
        </w:rPr>
        <w:t>in A</w:t>
      </w:r>
      <w:r w:rsidRPr="00CD0D05">
        <w:rPr>
          <w:rFonts w:ascii="Arial" w:hAnsi="Arial" w:cs="Arial"/>
          <w:color w:val="000000"/>
          <w:sz w:val="18"/>
          <w:szCs w:val="18"/>
        </w:rPr>
        <w:t>rial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Pr="00CD0D05">
        <w:rPr>
          <w:rFonts w:ascii="Arial" w:hAnsi="Arial" w:cs="Arial"/>
          <w:color w:val="000000"/>
          <w:sz w:val="18"/>
          <w:szCs w:val="18"/>
        </w:rPr>
        <w:t xml:space="preserve"> </w:t>
      </w:r>
      <w:r w:rsidR="00C21376">
        <w:rPr>
          <w:rFonts w:ascii="Arial" w:hAnsi="Arial" w:cs="Arial"/>
          <w:color w:val="000000"/>
          <w:sz w:val="18"/>
          <w:szCs w:val="18"/>
        </w:rPr>
        <w:t>9</w:t>
      </w:r>
      <w:r>
        <w:rPr>
          <w:rFonts w:ascii="Arial" w:hAnsi="Arial" w:cs="Arial"/>
          <w:color w:val="000000"/>
          <w:sz w:val="18"/>
          <w:szCs w:val="18"/>
        </w:rPr>
        <w:t xml:space="preserve"> pt, </w:t>
      </w:r>
      <w:r w:rsidRPr="00CD0D05">
        <w:rPr>
          <w:rFonts w:ascii="Arial" w:hAnsi="Arial" w:cs="Arial"/>
          <w:color w:val="000000"/>
          <w:sz w:val="18"/>
          <w:szCs w:val="18"/>
        </w:rPr>
        <w:t>lower case, single space</w:t>
      </w:r>
      <w:r w:rsidR="00C21376">
        <w:rPr>
          <w:rFonts w:ascii="Arial" w:hAnsi="Arial" w:cs="Arial"/>
          <w:color w:val="000000"/>
          <w:sz w:val="18"/>
          <w:szCs w:val="18"/>
        </w:rPr>
        <w:t>.</w:t>
      </w:r>
    </w:p>
    <w:p w14:paraId="7A258460" w14:textId="77777777" w:rsidR="00C21376" w:rsidRDefault="00CD0D05" w:rsidP="00CD0D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21376">
        <w:rPr>
          <w:rFonts w:ascii="Arial" w:hAnsi="Arial" w:cs="Arial"/>
          <w:sz w:val="18"/>
          <w:szCs w:val="18"/>
        </w:rPr>
        <w:t xml:space="preserve">1. </w:t>
      </w:r>
      <w:r w:rsidR="00C21376" w:rsidRPr="00C21376">
        <w:rPr>
          <w:rFonts w:ascii="Arial" w:hAnsi="Arial" w:cs="Arial"/>
          <w:sz w:val="18"/>
          <w:szCs w:val="18"/>
        </w:rPr>
        <w:t>M. H. Sugar, A. Sweety</w:t>
      </w:r>
      <w:r w:rsidR="00C21376">
        <w:rPr>
          <w:rFonts w:ascii="Arial" w:hAnsi="Arial" w:cs="Arial"/>
          <w:sz w:val="18"/>
          <w:szCs w:val="18"/>
        </w:rPr>
        <w:t xml:space="preserve">, Journal abbreviation, </w:t>
      </w:r>
      <w:r w:rsidR="00D27BFC" w:rsidRPr="00D27BFC">
        <w:rPr>
          <w:rFonts w:ascii="Arial" w:hAnsi="Arial" w:cs="Arial"/>
          <w:b/>
          <w:sz w:val="18"/>
          <w:szCs w:val="18"/>
        </w:rPr>
        <w:t>year</w:t>
      </w:r>
      <w:r w:rsidR="00C21376">
        <w:rPr>
          <w:rFonts w:ascii="Arial" w:hAnsi="Arial" w:cs="Arial"/>
          <w:sz w:val="18"/>
          <w:szCs w:val="18"/>
        </w:rPr>
        <w:t xml:space="preserve">, </w:t>
      </w:r>
      <w:r w:rsidR="00C21376" w:rsidRPr="00D27BFC">
        <w:rPr>
          <w:rFonts w:ascii="Arial" w:hAnsi="Arial" w:cs="Arial"/>
          <w:i/>
          <w:sz w:val="18"/>
          <w:szCs w:val="18"/>
        </w:rPr>
        <w:t>Volume</w:t>
      </w:r>
      <w:r w:rsidR="00C21376">
        <w:rPr>
          <w:rFonts w:ascii="Arial" w:hAnsi="Arial" w:cs="Arial"/>
          <w:sz w:val="18"/>
          <w:szCs w:val="18"/>
        </w:rPr>
        <w:t>, full pagination;</w:t>
      </w:r>
    </w:p>
    <w:p w14:paraId="0C545B6D" w14:textId="77777777" w:rsidR="00CD0D05" w:rsidRPr="00CD0D05" w:rsidRDefault="00CD0D05" w:rsidP="00C21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CD0D05">
        <w:rPr>
          <w:rFonts w:ascii="Arial" w:hAnsi="Arial" w:cs="Arial"/>
          <w:sz w:val="18"/>
          <w:szCs w:val="18"/>
        </w:rPr>
        <w:t xml:space="preserve">2. </w:t>
      </w:r>
      <w:r w:rsidR="00C21376">
        <w:rPr>
          <w:rFonts w:ascii="Arial" w:hAnsi="Arial" w:cs="Arial"/>
          <w:sz w:val="18"/>
          <w:szCs w:val="18"/>
        </w:rPr>
        <w:t>D. Gluco et. al.,</w:t>
      </w:r>
      <w:r w:rsidRPr="00CD0D05">
        <w:rPr>
          <w:rFonts w:ascii="Arial" w:hAnsi="Arial" w:cs="Arial"/>
          <w:sz w:val="18"/>
          <w:szCs w:val="18"/>
        </w:rPr>
        <w:t xml:space="preserve"> </w:t>
      </w:r>
      <w:r w:rsidR="00C21376">
        <w:rPr>
          <w:rFonts w:ascii="Arial" w:hAnsi="Arial" w:cs="Arial"/>
          <w:sz w:val="18"/>
          <w:szCs w:val="18"/>
        </w:rPr>
        <w:t xml:space="preserve">Journal abbreviation, </w:t>
      </w:r>
      <w:r w:rsidR="00D27BFC" w:rsidRPr="00D27BFC">
        <w:rPr>
          <w:rFonts w:ascii="Arial" w:hAnsi="Arial" w:cs="Arial"/>
          <w:b/>
          <w:sz w:val="18"/>
          <w:szCs w:val="18"/>
        </w:rPr>
        <w:t>year</w:t>
      </w:r>
      <w:r w:rsidR="00C21376">
        <w:rPr>
          <w:rFonts w:ascii="Arial" w:hAnsi="Arial" w:cs="Arial"/>
          <w:sz w:val="18"/>
          <w:szCs w:val="18"/>
        </w:rPr>
        <w:t xml:space="preserve">, </w:t>
      </w:r>
      <w:r w:rsidR="00C21376" w:rsidRPr="00D27BFC">
        <w:rPr>
          <w:rFonts w:ascii="Arial" w:hAnsi="Arial" w:cs="Arial"/>
          <w:i/>
          <w:sz w:val="18"/>
          <w:szCs w:val="18"/>
        </w:rPr>
        <w:t>Volume</w:t>
      </w:r>
      <w:r w:rsidR="00C21376">
        <w:rPr>
          <w:rFonts w:ascii="Arial" w:hAnsi="Arial" w:cs="Arial"/>
          <w:sz w:val="18"/>
          <w:szCs w:val="18"/>
        </w:rPr>
        <w:t>, full pagination.</w:t>
      </w:r>
    </w:p>
    <w:p w14:paraId="1B442484" w14:textId="77777777" w:rsidR="00CD0D05" w:rsidRPr="001473FF" w:rsidRDefault="00CD0D05" w:rsidP="00CD0D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0398D1C" w14:textId="77777777" w:rsidR="00CD0D05" w:rsidRDefault="00CD0D05" w:rsidP="00CD0D05">
      <w:pPr>
        <w:spacing w:line="240" w:lineRule="auto"/>
        <w:rPr>
          <w:rFonts w:ascii="Arial" w:hAnsi="Arial" w:cs="Arial"/>
          <w:b/>
          <w:bCs/>
          <w:color w:val="FF0000"/>
        </w:rPr>
      </w:pPr>
      <w:r w:rsidRPr="001473FF">
        <w:rPr>
          <w:rFonts w:ascii="Arial" w:hAnsi="Arial" w:cs="Arial"/>
          <w:b/>
          <w:bCs/>
          <w:color w:val="FF0000"/>
        </w:rPr>
        <w:t>One page maximum including references</w:t>
      </w:r>
      <w:r>
        <w:rPr>
          <w:rFonts w:ascii="Arial" w:hAnsi="Arial" w:cs="Arial"/>
          <w:b/>
          <w:bCs/>
          <w:color w:val="FF0000"/>
        </w:rPr>
        <w:t>.</w:t>
      </w:r>
    </w:p>
    <w:p w14:paraId="5AE724A4" w14:textId="77777777" w:rsidR="00155A21" w:rsidRDefault="00155A21" w:rsidP="00CD0D05">
      <w:pPr>
        <w:spacing w:line="240" w:lineRule="auto"/>
        <w:rPr>
          <w:rFonts w:ascii="Arial" w:hAnsi="Arial" w:cs="Arial"/>
          <w:b/>
          <w:bCs/>
          <w:color w:val="FF0000"/>
        </w:rPr>
      </w:pPr>
    </w:p>
    <w:p w14:paraId="70758DA1" w14:textId="77777777" w:rsidR="00155A21" w:rsidRDefault="00155A21" w:rsidP="00CD0D05">
      <w:pPr>
        <w:spacing w:line="240" w:lineRule="auto"/>
        <w:rPr>
          <w:rFonts w:ascii="Arial" w:hAnsi="Arial" w:cs="Arial"/>
          <w:b/>
          <w:bCs/>
          <w:color w:val="FF0000"/>
        </w:rPr>
      </w:pPr>
    </w:p>
    <w:p w14:paraId="68C74276" w14:textId="77777777" w:rsidR="00155A21" w:rsidRPr="001473FF" w:rsidRDefault="00155A21" w:rsidP="00CD0D05">
      <w:pPr>
        <w:spacing w:line="240" w:lineRule="auto"/>
        <w:rPr>
          <w:rFonts w:ascii="Arial" w:hAnsi="Arial" w:cs="Arial"/>
          <w:b/>
          <w:bCs/>
          <w:color w:val="FF0000"/>
        </w:rPr>
      </w:pPr>
    </w:p>
    <w:p w14:paraId="3F4D9524" w14:textId="77777777" w:rsidR="00722ACE" w:rsidRPr="00722ACE" w:rsidRDefault="00722ACE" w:rsidP="00722ACE">
      <w:pPr>
        <w:rPr>
          <w:rFonts w:ascii="Arial" w:hAnsi="Arial" w:cs="Arial"/>
        </w:rPr>
      </w:pPr>
    </w:p>
    <w:sectPr w:rsidR="00722ACE" w:rsidRPr="00722ACE" w:rsidSect="006178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8DF1C" w14:textId="77777777" w:rsidR="0003752E" w:rsidRDefault="0003752E" w:rsidP="00E82DC9">
      <w:pPr>
        <w:spacing w:after="0" w:line="240" w:lineRule="auto"/>
      </w:pPr>
      <w:r>
        <w:separator/>
      </w:r>
    </w:p>
  </w:endnote>
  <w:endnote w:type="continuationSeparator" w:id="0">
    <w:p w14:paraId="3B633636" w14:textId="77777777" w:rsidR="0003752E" w:rsidRDefault="0003752E" w:rsidP="00E8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ECADF" w14:textId="77777777" w:rsidR="000E1BED" w:rsidRDefault="000E1BE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883657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D8326B" w14:textId="77777777" w:rsidR="00E81302" w:rsidRPr="00E81302" w:rsidRDefault="00E81302">
        <w:pPr>
          <w:pStyle w:val="Rodap"/>
          <w:jc w:val="center"/>
          <w:rPr>
            <w:sz w:val="18"/>
            <w:szCs w:val="18"/>
          </w:rPr>
        </w:pPr>
        <w:r w:rsidRPr="00E81302">
          <w:rPr>
            <w:sz w:val="18"/>
            <w:szCs w:val="18"/>
          </w:rPr>
          <w:fldChar w:fldCharType="begin"/>
        </w:r>
        <w:r w:rsidRPr="00E81302">
          <w:rPr>
            <w:sz w:val="18"/>
            <w:szCs w:val="18"/>
          </w:rPr>
          <w:instrText>PAGE   \* MERGEFORMAT</w:instrText>
        </w:r>
        <w:r w:rsidRPr="00E81302">
          <w:rPr>
            <w:sz w:val="18"/>
            <w:szCs w:val="18"/>
          </w:rPr>
          <w:fldChar w:fldCharType="separate"/>
        </w:r>
        <w:r w:rsidR="00750F7A" w:rsidRPr="00750F7A">
          <w:rPr>
            <w:noProof/>
            <w:sz w:val="18"/>
            <w:szCs w:val="18"/>
            <w:lang w:val="pt-PT"/>
          </w:rPr>
          <w:t>1</w:t>
        </w:r>
        <w:r w:rsidRPr="00E81302">
          <w:rPr>
            <w:sz w:val="18"/>
            <w:szCs w:val="18"/>
          </w:rPr>
          <w:fldChar w:fldCharType="end"/>
        </w:r>
      </w:p>
    </w:sdtContent>
  </w:sdt>
  <w:p w14:paraId="6A132117" w14:textId="77777777" w:rsidR="00A46819" w:rsidRDefault="00A46819" w:rsidP="00E81302">
    <w:pPr>
      <w:pStyle w:val="Rodap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B8F75" w14:textId="77777777" w:rsidR="000E1BED" w:rsidRDefault="000E1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FA3D7" w14:textId="77777777" w:rsidR="0003752E" w:rsidRDefault="0003752E" w:rsidP="00E82DC9">
      <w:pPr>
        <w:spacing w:after="0" w:line="240" w:lineRule="auto"/>
      </w:pPr>
      <w:r>
        <w:separator/>
      </w:r>
    </w:p>
  </w:footnote>
  <w:footnote w:type="continuationSeparator" w:id="0">
    <w:p w14:paraId="4233767D" w14:textId="77777777" w:rsidR="0003752E" w:rsidRDefault="0003752E" w:rsidP="00E8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ECC52" w14:textId="77777777" w:rsidR="000E1BED" w:rsidRDefault="000E1BE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7655"/>
      <w:gridCol w:w="1275"/>
    </w:tblGrid>
    <w:tr w:rsidR="00F0404B" w14:paraId="1A522821" w14:textId="77777777" w:rsidTr="00B943A9">
      <w:tc>
        <w:tcPr>
          <w:tcW w:w="817" w:type="dxa"/>
        </w:tcPr>
        <w:p w14:paraId="559BDA63" w14:textId="4228BFF1" w:rsidR="00F0404B" w:rsidRDefault="00F0404B" w:rsidP="00E82DC9">
          <w:pPr>
            <w:pStyle w:val="Cabealho"/>
            <w:tabs>
              <w:tab w:val="clear" w:pos="4252"/>
            </w:tabs>
            <w:ind w:right="2267"/>
            <w:rPr>
              <w:sz w:val="20"/>
              <w:szCs w:val="20"/>
            </w:rPr>
          </w:pPr>
        </w:p>
      </w:tc>
      <w:tc>
        <w:tcPr>
          <w:tcW w:w="7655" w:type="dxa"/>
          <w:vAlign w:val="center"/>
        </w:tcPr>
        <w:p w14:paraId="61391195" w14:textId="33DD4734" w:rsidR="00432827" w:rsidRDefault="00432827" w:rsidP="00B943A9">
          <w:pPr>
            <w:pStyle w:val="Cabealho"/>
            <w:tabs>
              <w:tab w:val="clear" w:pos="4252"/>
              <w:tab w:val="clear" w:pos="8504"/>
            </w:tabs>
            <w:rPr>
              <w:sz w:val="18"/>
              <w:szCs w:val="18"/>
            </w:rPr>
          </w:pPr>
          <w:r w:rsidRPr="00432827">
            <w:rPr>
              <w:sz w:val="18"/>
              <w:szCs w:val="18"/>
            </w:rPr>
            <w:t xml:space="preserve">2ND SYMPOSIUM </w:t>
          </w:r>
          <w:ins w:id="0" w:author="Dulcineia Maria de Sousa Ferreira Wessel" w:date="2025-09-10T10:14:00Z" w16du:dateUtc="2025-09-10T09:14:00Z">
            <w:r w:rsidR="000E1BED">
              <w:rPr>
                <w:sz w:val="18"/>
                <w:szCs w:val="18"/>
              </w:rPr>
              <w:t xml:space="preserve">ON </w:t>
            </w:r>
          </w:ins>
          <w:r w:rsidRPr="00432827">
            <w:rPr>
              <w:sz w:val="18"/>
              <w:szCs w:val="18"/>
            </w:rPr>
            <w:t>MEDITERRANEAN FRUIT</w:t>
          </w:r>
          <w:ins w:id="1" w:author="Dulcineia Maria de Sousa Ferreira Wessel" w:date="2025-09-10T10:14:00Z" w16du:dateUtc="2025-09-10T09:14:00Z">
            <w:r w:rsidR="000E1BED">
              <w:rPr>
                <w:sz w:val="18"/>
                <w:szCs w:val="18"/>
              </w:rPr>
              <w:t xml:space="preserve"> AND VEGETABLES:</w:t>
            </w:r>
          </w:ins>
          <w:r w:rsidRPr="00432827">
            <w:rPr>
              <w:sz w:val="18"/>
              <w:szCs w:val="18"/>
            </w:rPr>
            <w:t xml:space="preserve"> HUB FOR INNOVATION </w:t>
          </w:r>
        </w:p>
        <w:p w14:paraId="7CD23586" w14:textId="3853FD75" w:rsidR="00F0404B" w:rsidRPr="00155A21" w:rsidRDefault="00432827" w:rsidP="00B943A9">
          <w:pPr>
            <w:pStyle w:val="Cabealho"/>
            <w:tabs>
              <w:tab w:val="clear" w:pos="4252"/>
              <w:tab w:val="clear" w:pos="8504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December</w:t>
          </w:r>
          <w:r w:rsidR="005704A1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11, 12 &amp; 13</w:t>
          </w:r>
          <w:r w:rsidR="00A35A83">
            <w:rPr>
              <w:sz w:val="18"/>
              <w:szCs w:val="18"/>
            </w:rPr>
            <w:t xml:space="preserve">, </w:t>
          </w:r>
          <w:r>
            <w:rPr>
              <w:sz w:val="18"/>
              <w:szCs w:val="18"/>
            </w:rPr>
            <w:t>Agadir</w:t>
          </w:r>
          <w:r w:rsidR="00A35A83">
            <w:rPr>
              <w:sz w:val="18"/>
              <w:szCs w:val="18"/>
            </w:rPr>
            <w:t xml:space="preserve">, </w:t>
          </w:r>
          <w:r>
            <w:rPr>
              <w:sz w:val="18"/>
              <w:szCs w:val="18"/>
            </w:rPr>
            <w:t>Morocco</w:t>
          </w:r>
        </w:p>
      </w:tc>
      <w:tc>
        <w:tcPr>
          <w:tcW w:w="1275" w:type="dxa"/>
          <w:vAlign w:val="center"/>
        </w:tcPr>
        <w:p w14:paraId="275C4866" w14:textId="0EEDB0D5" w:rsidR="00F0404B" w:rsidRPr="00B943A9" w:rsidRDefault="00F0404B" w:rsidP="00B943A9">
          <w:pPr>
            <w:pStyle w:val="Cabealho"/>
            <w:tabs>
              <w:tab w:val="clear" w:pos="4252"/>
              <w:tab w:val="clear" w:pos="8504"/>
            </w:tabs>
            <w:jc w:val="right"/>
            <w:rPr>
              <w:b/>
              <w:sz w:val="18"/>
              <w:szCs w:val="18"/>
              <w:lang w:val="en-US"/>
            </w:rPr>
          </w:pPr>
        </w:p>
      </w:tc>
    </w:tr>
  </w:tbl>
  <w:p w14:paraId="5CDA40DE" w14:textId="46D0F742" w:rsidR="00E82DC9" w:rsidRDefault="00F456F9" w:rsidP="00F0404B">
    <w:pPr>
      <w:pStyle w:val="Cabealho"/>
      <w:ind w:right="2267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7F36F09" wp14:editId="56BC7630">
          <wp:simplePos x="0" y="0"/>
          <wp:positionH relativeFrom="margin">
            <wp:posOffset>-41910</wp:posOffset>
          </wp:positionH>
          <wp:positionV relativeFrom="paragraph">
            <wp:posOffset>-601980</wp:posOffset>
          </wp:positionV>
          <wp:extent cx="787122" cy="251460"/>
          <wp:effectExtent l="0" t="0" r="0" b="0"/>
          <wp:wrapNone/>
          <wp:docPr id="23790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258" cy="2521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0057BC9A" wp14:editId="254EA143">
          <wp:simplePos x="0" y="0"/>
          <wp:positionH relativeFrom="column">
            <wp:posOffset>-537210</wp:posOffset>
          </wp:positionH>
          <wp:positionV relativeFrom="paragraph">
            <wp:posOffset>-693420</wp:posOffset>
          </wp:positionV>
          <wp:extent cx="464820" cy="464820"/>
          <wp:effectExtent l="0" t="0" r="0" b="0"/>
          <wp:wrapThrough wrapText="bothSides">
            <wp:wrapPolygon edited="0">
              <wp:start x="7082" y="2656"/>
              <wp:lineTo x="1770" y="6197"/>
              <wp:lineTo x="1770" y="11508"/>
              <wp:lineTo x="7967" y="16820"/>
              <wp:lineTo x="12393" y="16820"/>
              <wp:lineTo x="18590" y="10623"/>
              <wp:lineTo x="18590" y="6197"/>
              <wp:lineTo x="13279" y="2656"/>
              <wp:lineTo x="7082" y="2656"/>
            </wp:wrapPolygon>
          </wp:wrapThrough>
          <wp:docPr id="1489830670" name="Imagem 1" descr="Uma imagem com Gráficos, clipart, desenh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830670" name="Imagem 1" descr="Uma imagem com Gráficos, clipart, desenho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820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1A2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40DEF1" wp14:editId="12731E60">
              <wp:simplePos x="0" y="0"/>
              <wp:positionH relativeFrom="column">
                <wp:posOffset>6027420</wp:posOffset>
              </wp:positionH>
              <wp:positionV relativeFrom="paragraph">
                <wp:posOffset>-472440</wp:posOffset>
              </wp:positionV>
              <wp:extent cx="628015" cy="373380"/>
              <wp:effectExtent l="0" t="0" r="635" b="7620"/>
              <wp:wrapThrough wrapText="bothSides">
                <wp:wrapPolygon edited="0">
                  <wp:start x="1310" y="0"/>
                  <wp:lineTo x="0" y="3306"/>
                  <wp:lineTo x="0" y="20939"/>
                  <wp:lineTo x="9173" y="20939"/>
                  <wp:lineTo x="9828" y="20939"/>
                  <wp:lineTo x="20967" y="15429"/>
                  <wp:lineTo x="20967" y="2204"/>
                  <wp:lineTo x="6552" y="0"/>
                  <wp:lineTo x="1310" y="0"/>
                </wp:wrapPolygon>
              </wp:wrapThrough>
              <wp:docPr id="185966295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015" cy="373380"/>
                        <a:chOff x="0" y="0"/>
                        <a:chExt cx="628015" cy="373380"/>
                      </a:xfrm>
                    </wpg:grpSpPr>
                    <pic:pic xmlns:pic="http://schemas.openxmlformats.org/drawingml/2006/picture">
                      <pic:nvPicPr>
                        <pic:cNvPr id="1989566338" name="Picture 1" descr="A logo with a wheat plant in the water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920" cy="3733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94712036" name="Picture 2" descr="A blue flag with yellow stars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0040" y="60960"/>
                          <a:ext cx="30797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81C5B5" id="Group 3" o:spid="_x0000_s1026" style="position:absolute;margin-left:474.6pt;margin-top:-37.2pt;width:49.45pt;height:29.4pt;z-index:251659264" coordsize="6280,373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GRAAAAAFJnaHRsb25nAAACWA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A logo with a wheat plant in the water&#10;&#10;AI-generated content may be incorrect." style="position:absolute;width:2489;height:3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">
                <v:imagedata r:id="rId5" o:title="A logo with a wheat plant in the water&#10;&#10;AI-generated content may be incorrect"/>
              </v:shape>
              <v:shape id="Picture 2" o:spid="_x0000_s1028" type="#_x0000_t75" alt="A blue flag with yellow stars&#10;&#10;AI-generated content may be incorrect." style="position:absolute;left:3200;top:609;width:3080;height:2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">
                <v:imagedata r:id="rId6" o:title="A blue flag with yellow stars&#10;&#10;AI-generated content may be incorrect"/>
              </v:shape>
              <w10:wrap type="through"/>
            </v:group>
          </w:pict>
        </mc:Fallback>
      </mc:AlternateContent>
    </w:r>
    <w:r w:rsidR="00E82DC9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B40D" w14:textId="77777777" w:rsidR="000E1BED" w:rsidRDefault="000E1BE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FF71BB"/>
    <w:multiLevelType w:val="hybridMultilevel"/>
    <w:tmpl w:val="C99AC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45800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lcineia Maria de Sousa Ferreira Wessel">
    <w15:presenceInfo w15:providerId="AD" w15:userId="S::ferdulcineia@esav.ipv.pt::9f24fdea-e4d1-419e-a39f-823089a047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ACE"/>
    <w:rsid w:val="00001EA6"/>
    <w:rsid w:val="000124B4"/>
    <w:rsid w:val="00013A7C"/>
    <w:rsid w:val="00017006"/>
    <w:rsid w:val="00021988"/>
    <w:rsid w:val="00026004"/>
    <w:rsid w:val="0002765D"/>
    <w:rsid w:val="0003722F"/>
    <w:rsid w:val="0003752E"/>
    <w:rsid w:val="00043657"/>
    <w:rsid w:val="0004534E"/>
    <w:rsid w:val="000465DF"/>
    <w:rsid w:val="000479FD"/>
    <w:rsid w:val="000525C0"/>
    <w:rsid w:val="00052F35"/>
    <w:rsid w:val="0005560B"/>
    <w:rsid w:val="00056817"/>
    <w:rsid w:val="00067D03"/>
    <w:rsid w:val="00077FBD"/>
    <w:rsid w:val="00080A2B"/>
    <w:rsid w:val="00081067"/>
    <w:rsid w:val="00083AAB"/>
    <w:rsid w:val="000943FA"/>
    <w:rsid w:val="000A738F"/>
    <w:rsid w:val="000B4982"/>
    <w:rsid w:val="000B66F4"/>
    <w:rsid w:val="000B709C"/>
    <w:rsid w:val="000C68AC"/>
    <w:rsid w:val="000C7D4F"/>
    <w:rsid w:val="000D3239"/>
    <w:rsid w:val="000D5A1D"/>
    <w:rsid w:val="000D7A8C"/>
    <w:rsid w:val="000E1BED"/>
    <w:rsid w:val="000F2546"/>
    <w:rsid w:val="000F3F64"/>
    <w:rsid w:val="001029CA"/>
    <w:rsid w:val="00103185"/>
    <w:rsid w:val="001038DD"/>
    <w:rsid w:val="00105ED2"/>
    <w:rsid w:val="00110FBF"/>
    <w:rsid w:val="00121A30"/>
    <w:rsid w:val="001261B0"/>
    <w:rsid w:val="00127E68"/>
    <w:rsid w:val="0014452F"/>
    <w:rsid w:val="001457F0"/>
    <w:rsid w:val="00145B9E"/>
    <w:rsid w:val="001473FF"/>
    <w:rsid w:val="001523F2"/>
    <w:rsid w:val="00155A21"/>
    <w:rsid w:val="00155FFB"/>
    <w:rsid w:val="00156C65"/>
    <w:rsid w:val="00160435"/>
    <w:rsid w:val="0016296F"/>
    <w:rsid w:val="00183F15"/>
    <w:rsid w:val="0019191D"/>
    <w:rsid w:val="001B0FCE"/>
    <w:rsid w:val="001C12C0"/>
    <w:rsid w:val="001C25C7"/>
    <w:rsid w:val="00210329"/>
    <w:rsid w:val="00210669"/>
    <w:rsid w:val="00214268"/>
    <w:rsid w:val="00214A87"/>
    <w:rsid w:val="002164B0"/>
    <w:rsid w:val="002242E9"/>
    <w:rsid w:val="00235BC2"/>
    <w:rsid w:val="002371A2"/>
    <w:rsid w:val="00240F8F"/>
    <w:rsid w:val="00241F79"/>
    <w:rsid w:val="00251D46"/>
    <w:rsid w:val="00263791"/>
    <w:rsid w:val="00265961"/>
    <w:rsid w:val="0027202B"/>
    <w:rsid w:val="0027577D"/>
    <w:rsid w:val="00276F6D"/>
    <w:rsid w:val="00287B1A"/>
    <w:rsid w:val="002917AB"/>
    <w:rsid w:val="00294C9C"/>
    <w:rsid w:val="002A20E0"/>
    <w:rsid w:val="002A3D6A"/>
    <w:rsid w:val="002B01ED"/>
    <w:rsid w:val="002B1BE3"/>
    <w:rsid w:val="002D0A77"/>
    <w:rsid w:val="002D1D3B"/>
    <w:rsid w:val="002D4E65"/>
    <w:rsid w:val="002D5A2C"/>
    <w:rsid w:val="002E4B2C"/>
    <w:rsid w:val="002F4B0A"/>
    <w:rsid w:val="003013B6"/>
    <w:rsid w:val="00312F18"/>
    <w:rsid w:val="00321EC6"/>
    <w:rsid w:val="00330D2F"/>
    <w:rsid w:val="0033239B"/>
    <w:rsid w:val="003327A0"/>
    <w:rsid w:val="00332DB1"/>
    <w:rsid w:val="00340AA4"/>
    <w:rsid w:val="00340DCC"/>
    <w:rsid w:val="003445E3"/>
    <w:rsid w:val="00352B44"/>
    <w:rsid w:val="00353A1C"/>
    <w:rsid w:val="00354E8F"/>
    <w:rsid w:val="00357CE7"/>
    <w:rsid w:val="00357DF2"/>
    <w:rsid w:val="00361B79"/>
    <w:rsid w:val="0036407B"/>
    <w:rsid w:val="00364D9E"/>
    <w:rsid w:val="00365428"/>
    <w:rsid w:val="00367372"/>
    <w:rsid w:val="00377086"/>
    <w:rsid w:val="0037723A"/>
    <w:rsid w:val="00390D68"/>
    <w:rsid w:val="00395022"/>
    <w:rsid w:val="003A33EC"/>
    <w:rsid w:val="003B0630"/>
    <w:rsid w:val="003B49C9"/>
    <w:rsid w:val="003C547A"/>
    <w:rsid w:val="003D7E8D"/>
    <w:rsid w:val="003F36A1"/>
    <w:rsid w:val="003F4104"/>
    <w:rsid w:val="003F63DB"/>
    <w:rsid w:val="003F734F"/>
    <w:rsid w:val="00404CBA"/>
    <w:rsid w:val="00415572"/>
    <w:rsid w:val="00432827"/>
    <w:rsid w:val="0043453C"/>
    <w:rsid w:val="00436170"/>
    <w:rsid w:val="0045298E"/>
    <w:rsid w:val="004613F3"/>
    <w:rsid w:val="0047394F"/>
    <w:rsid w:val="00475421"/>
    <w:rsid w:val="00482D41"/>
    <w:rsid w:val="004906F7"/>
    <w:rsid w:val="004A45F1"/>
    <w:rsid w:val="004A634F"/>
    <w:rsid w:val="004C2CEB"/>
    <w:rsid w:val="004C538A"/>
    <w:rsid w:val="004C5EB7"/>
    <w:rsid w:val="004D50A2"/>
    <w:rsid w:val="005035D7"/>
    <w:rsid w:val="005052A9"/>
    <w:rsid w:val="00505443"/>
    <w:rsid w:val="00522889"/>
    <w:rsid w:val="00523DD4"/>
    <w:rsid w:val="005257CE"/>
    <w:rsid w:val="00531AAA"/>
    <w:rsid w:val="00532948"/>
    <w:rsid w:val="00536579"/>
    <w:rsid w:val="0055173D"/>
    <w:rsid w:val="005631E3"/>
    <w:rsid w:val="005704A1"/>
    <w:rsid w:val="00575754"/>
    <w:rsid w:val="00575758"/>
    <w:rsid w:val="00584065"/>
    <w:rsid w:val="00591405"/>
    <w:rsid w:val="005A0C03"/>
    <w:rsid w:val="005A604D"/>
    <w:rsid w:val="005B63F0"/>
    <w:rsid w:val="005B682E"/>
    <w:rsid w:val="005C48E8"/>
    <w:rsid w:val="005C61D2"/>
    <w:rsid w:val="005C61DC"/>
    <w:rsid w:val="005D39DC"/>
    <w:rsid w:val="005D6652"/>
    <w:rsid w:val="005D7105"/>
    <w:rsid w:val="005E0F9D"/>
    <w:rsid w:val="005E120B"/>
    <w:rsid w:val="005E1AA4"/>
    <w:rsid w:val="005E1C6D"/>
    <w:rsid w:val="005F47EC"/>
    <w:rsid w:val="00601322"/>
    <w:rsid w:val="0061030D"/>
    <w:rsid w:val="0061097D"/>
    <w:rsid w:val="00611557"/>
    <w:rsid w:val="006130D4"/>
    <w:rsid w:val="0061787C"/>
    <w:rsid w:val="0063140A"/>
    <w:rsid w:val="00641C10"/>
    <w:rsid w:val="00653675"/>
    <w:rsid w:val="0067760B"/>
    <w:rsid w:val="00681D78"/>
    <w:rsid w:val="006834C0"/>
    <w:rsid w:val="0068569F"/>
    <w:rsid w:val="00695451"/>
    <w:rsid w:val="006A5C67"/>
    <w:rsid w:val="006A70AA"/>
    <w:rsid w:val="006B0BCA"/>
    <w:rsid w:val="006B0FAE"/>
    <w:rsid w:val="006C56E0"/>
    <w:rsid w:val="006C7676"/>
    <w:rsid w:val="006D5C86"/>
    <w:rsid w:val="006F2D30"/>
    <w:rsid w:val="006F4034"/>
    <w:rsid w:val="006F4748"/>
    <w:rsid w:val="00706A84"/>
    <w:rsid w:val="0071017D"/>
    <w:rsid w:val="00717F35"/>
    <w:rsid w:val="00720F5E"/>
    <w:rsid w:val="007210B3"/>
    <w:rsid w:val="007222BC"/>
    <w:rsid w:val="00722ACE"/>
    <w:rsid w:val="00722F93"/>
    <w:rsid w:val="00731783"/>
    <w:rsid w:val="007331AE"/>
    <w:rsid w:val="00744F67"/>
    <w:rsid w:val="00750F7A"/>
    <w:rsid w:val="00767157"/>
    <w:rsid w:val="00767F1B"/>
    <w:rsid w:val="007706FE"/>
    <w:rsid w:val="00781991"/>
    <w:rsid w:val="007916DF"/>
    <w:rsid w:val="007A4152"/>
    <w:rsid w:val="007A4C7A"/>
    <w:rsid w:val="007A7F73"/>
    <w:rsid w:val="007C5388"/>
    <w:rsid w:val="007C795D"/>
    <w:rsid w:val="007D2935"/>
    <w:rsid w:val="007E0E3A"/>
    <w:rsid w:val="007F25C5"/>
    <w:rsid w:val="007F6164"/>
    <w:rsid w:val="007F6CFB"/>
    <w:rsid w:val="00804E78"/>
    <w:rsid w:val="0080567E"/>
    <w:rsid w:val="008068EB"/>
    <w:rsid w:val="00807A2D"/>
    <w:rsid w:val="0082579D"/>
    <w:rsid w:val="00826DF3"/>
    <w:rsid w:val="008300F7"/>
    <w:rsid w:val="00850409"/>
    <w:rsid w:val="00854B63"/>
    <w:rsid w:val="00860AA5"/>
    <w:rsid w:val="00861CF6"/>
    <w:rsid w:val="00862B5B"/>
    <w:rsid w:val="00864C5C"/>
    <w:rsid w:val="00867658"/>
    <w:rsid w:val="008730D2"/>
    <w:rsid w:val="00877E69"/>
    <w:rsid w:val="00877FAE"/>
    <w:rsid w:val="008847C6"/>
    <w:rsid w:val="008873F2"/>
    <w:rsid w:val="008904BE"/>
    <w:rsid w:val="00891B17"/>
    <w:rsid w:val="00893312"/>
    <w:rsid w:val="00894266"/>
    <w:rsid w:val="008957DE"/>
    <w:rsid w:val="00896B08"/>
    <w:rsid w:val="008B43A8"/>
    <w:rsid w:val="008B53ED"/>
    <w:rsid w:val="008C134E"/>
    <w:rsid w:val="008C69BB"/>
    <w:rsid w:val="008D1D97"/>
    <w:rsid w:val="008D53A6"/>
    <w:rsid w:val="008E2E9A"/>
    <w:rsid w:val="008F0169"/>
    <w:rsid w:val="008F0FCE"/>
    <w:rsid w:val="0090793E"/>
    <w:rsid w:val="0091272B"/>
    <w:rsid w:val="00913069"/>
    <w:rsid w:val="0091789E"/>
    <w:rsid w:val="00921F14"/>
    <w:rsid w:val="00923695"/>
    <w:rsid w:val="009360E1"/>
    <w:rsid w:val="009533DE"/>
    <w:rsid w:val="00953446"/>
    <w:rsid w:val="00957C88"/>
    <w:rsid w:val="00957FC9"/>
    <w:rsid w:val="009606F3"/>
    <w:rsid w:val="0096501E"/>
    <w:rsid w:val="00965584"/>
    <w:rsid w:val="0097250A"/>
    <w:rsid w:val="009775DB"/>
    <w:rsid w:val="009831FF"/>
    <w:rsid w:val="009C2E96"/>
    <w:rsid w:val="009C7C82"/>
    <w:rsid w:val="009D147F"/>
    <w:rsid w:val="009D3EF8"/>
    <w:rsid w:val="009E025E"/>
    <w:rsid w:val="009E5EED"/>
    <w:rsid w:val="009E7565"/>
    <w:rsid w:val="009F65E3"/>
    <w:rsid w:val="009F6B60"/>
    <w:rsid w:val="009F6F26"/>
    <w:rsid w:val="009F798E"/>
    <w:rsid w:val="00A029DA"/>
    <w:rsid w:val="00A02D15"/>
    <w:rsid w:val="00A12C39"/>
    <w:rsid w:val="00A21FF6"/>
    <w:rsid w:val="00A22D5A"/>
    <w:rsid w:val="00A331D5"/>
    <w:rsid w:val="00A33A01"/>
    <w:rsid w:val="00A340F4"/>
    <w:rsid w:val="00A35A83"/>
    <w:rsid w:val="00A4156D"/>
    <w:rsid w:val="00A44D5A"/>
    <w:rsid w:val="00A46819"/>
    <w:rsid w:val="00A47116"/>
    <w:rsid w:val="00A51133"/>
    <w:rsid w:val="00A52DFB"/>
    <w:rsid w:val="00A61340"/>
    <w:rsid w:val="00A61702"/>
    <w:rsid w:val="00A633B1"/>
    <w:rsid w:val="00A70DF1"/>
    <w:rsid w:val="00A72DA4"/>
    <w:rsid w:val="00A76F36"/>
    <w:rsid w:val="00A77FBF"/>
    <w:rsid w:val="00A87EA6"/>
    <w:rsid w:val="00A91473"/>
    <w:rsid w:val="00A93672"/>
    <w:rsid w:val="00A97CCA"/>
    <w:rsid w:val="00AA1645"/>
    <w:rsid w:val="00AC2E7C"/>
    <w:rsid w:val="00AC7EA7"/>
    <w:rsid w:val="00AD49B6"/>
    <w:rsid w:val="00AD7CF3"/>
    <w:rsid w:val="00AE4160"/>
    <w:rsid w:val="00AF6222"/>
    <w:rsid w:val="00B01EAA"/>
    <w:rsid w:val="00B058B0"/>
    <w:rsid w:val="00B058F2"/>
    <w:rsid w:val="00B2720A"/>
    <w:rsid w:val="00B304FE"/>
    <w:rsid w:val="00B33ACC"/>
    <w:rsid w:val="00B426C8"/>
    <w:rsid w:val="00B431E6"/>
    <w:rsid w:val="00B5141F"/>
    <w:rsid w:val="00B523AC"/>
    <w:rsid w:val="00B6006C"/>
    <w:rsid w:val="00B641B4"/>
    <w:rsid w:val="00B87EAB"/>
    <w:rsid w:val="00B91E01"/>
    <w:rsid w:val="00B942DA"/>
    <w:rsid w:val="00B943A9"/>
    <w:rsid w:val="00B95125"/>
    <w:rsid w:val="00B96D18"/>
    <w:rsid w:val="00BA54F5"/>
    <w:rsid w:val="00BB0805"/>
    <w:rsid w:val="00BC2D47"/>
    <w:rsid w:val="00BD12F3"/>
    <w:rsid w:val="00BD36D2"/>
    <w:rsid w:val="00BD5475"/>
    <w:rsid w:val="00BE2536"/>
    <w:rsid w:val="00BE27B2"/>
    <w:rsid w:val="00BE5133"/>
    <w:rsid w:val="00BF3006"/>
    <w:rsid w:val="00BF6DBF"/>
    <w:rsid w:val="00C0254D"/>
    <w:rsid w:val="00C03D39"/>
    <w:rsid w:val="00C16FB6"/>
    <w:rsid w:val="00C21376"/>
    <w:rsid w:val="00C27355"/>
    <w:rsid w:val="00C3638B"/>
    <w:rsid w:val="00C36A63"/>
    <w:rsid w:val="00C47678"/>
    <w:rsid w:val="00C60388"/>
    <w:rsid w:val="00C807BB"/>
    <w:rsid w:val="00C8280F"/>
    <w:rsid w:val="00C8404C"/>
    <w:rsid w:val="00C86362"/>
    <w:rsid w:val="00C93D8B"/>
    <w:rsid w:val="00C94E01"/>
    <w:rsid w:val="00CC304D"/>
    <w:rsid w:val="00CD0D05"/>
    <w:rsid w:val="00CD2AA3"/>
    <w:rsid w:val="00CE6012"/>
    <w:rsid w:val="00CF0882"/>
    <w:rsid w:val="00CF0FA0"/>
    <w:rsid w:val="00D04922"/>
    <w:rsid w:val="00D13622"/>
    <w:rsid w:val="00D13D21"/>
    <w:rsid w:val="00D24642"/>
    <w:rsid w:val="00D25066"/>
    <w:rsid w:val="00D25DB0"/>
    <w:rsid w:val="00D25E4A"/>
    <w:rsid w:val="00D2778F"/>
    <w:rsid w:val="00D27BFC"/>
    <w:rsid w:val="00D34737"/>
    <w:rsid w:val="00D41DF0"/>
    <w:rsid w:val="00D45729"/>
    <w:rsid w:val="00D564FF"/>
    <w:rsid w:val="00D77A78"/>
    <w:rsid w:val="00D8235C"/>
    <w:rsid w:val="00D96F76"/>
    <w:rsid w:val="00DA4D5B"/>
    <w:rsid w:val="00DA5DF9"/>
    <w:rsid w:val="00DA5F0D"/>
    <w:rsid w:val="00DA75D6"/>
    <w:rsid w:val="00DB0CE5"/>
    <w:rsid w:val="00DB35A8"/>
    <w:rsid w:val="00DC0EEE"/>
    <w:rsid w:val="00DC1347"/>
    <w:rsid w:val="00DC53B2"/>
    <w:rsid w:val="00DD5EE3"/>
    <w:rsid w:val="00DD6167"/>
    <w:rsid w:val="00DD7860"/>
    <w:rsid w:val="00DE2236"/>
    <w:rsid w:val="00DE45FC"/>
    <w:rsid w:val="00E03777"/>
    <w:rsid w:val="00E0678B"/>
    <w:rsid w:val="00E1222D"/>
    <w:rsid w:val="00E1406F"/>
    <w:rsid w:val="00E17454"/>
    <w:rsid w:val="00E3332B"/>
    <w:rsid w:val="00E355BE"/>
    <w:rsid w:val="00E362D0"/>
    <w:rsid w:val="00E45EAD"/>
    <w:rsid w:val="00E550D2"/>
    <w:rsid w:val="00E75C05"/>
    <w:rsid w:val="00E81302"/>
    <w:rsid w:val="00E82DC9"/>
    <w:rsid w:val="00EA5310"/>
    <w:rsid w:val="00EA7335"/>
    <w:rsid w:val="00EB2E04"/>
    <w:rsid w:val="00EB4513"/>
    <w:rsid w:val="00EC579E"/>
    <w:rsid w:val="00ED0184"/>
    <w:rsid w:val="00ED0CF9"/>
    <w:rsid w:val="00ED73C4"/>
    <w:rsid w:val="00EE23E4"/>
    <w:rsid w:val="00EE51BC"/>
    <w:rsid w:val="00EF7C82"/>
    <w:rsid w:val="00F00180"/>
    <w:rsid w:val="00F0404B"/>
    <w:rsid w:val="00F10A50"/>
    <w:rsid w:val="00F16775"/>
    <w:rsid w:val="00F25C8F"/>
    <w:rsid w:val="00F27FB4"/>
    <w:rsid w:val="00F369BF"/>
    <w:rsid w:val="00F43817"/>
    <w:rsid w:val="00F456F9"/>
    <w:rsid w:val="00F5359A"/>
    <w:rsid w:val="00F62F2E"/>
    <w:rsid w:val="00F654B0"/>
    <w:rsid w:val="00F70DFE"/>
    <w:rsid w:val="00F74255"/>
    <w:rsid w:val="00F77057"/>
    <w:rsid w:val="00F82A13"/>
    <w:rsid w:val="00F93542"/>
    <w:rsid w:val="00F954B0"/>
    <w:rsid w:val="00FB4143"/>
    <w:rsid w:val="00FB6013"/>
    <w:rsid w:val="00FB6362"/>
    <w:rsid w:val="00FC5AC7"/>
    <w:rsid w:val="00FC7200"/>
    <w:rsid w:val="00FD2A06"/>
    <w:rsid w:val="00FD307B"/>
    <w:rsid w:val="00FF1C12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D2DA"/>
  <w15:docId w15:val="{0C8ABAAA-0329-45BF-9A39-3825111C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22ACE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E82D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82DC9"/>
  </w:style>
  <w:style w:type="paragraph" w:styleId="Rodap">
    <w:name w:val="footer"/>
    <w:basedOn w:val="Normal"/>
    <w:link w:val="RodapCarter"/>
    <w:uiPriority w:val="99"/>
    <w:unhideWhenUsed/>
    <w:rsid w:val="00E82D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82DC9"/>
  </w:style>
  <w:style w:type="paragraph" w:styleId="Textodebalo">
    <w:name w:val="Balloon Text"/>
    <w:basedOn w:val="Normal"/>
    <w:link w:val="TextodebaloCarter"/>
    <w:uiPriority w:val="99"/>
    <w:semiHidden/>
    <w:unhideWhenUsed/>
    <w:rsid w:val="0045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5298E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15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0E1B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9D2F4-C9AE-475C-A69D-A8CE2639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Dulcineia Maria de Sousa Ferreira Wessel</cp:lastModifiedBy>
  <cp:revision>8</cp:revision>
  <dcterms:created xsi:type="dcterms:W3CDTF">2015-01-26T16:23:00Z</dcterms:created>
  <dcterms:modified xsi:type="dcterms:W3CDTF">2025-09-10T09:14:00Z</dcterms:modified>
</cp:coreProperties>
</file>